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068" w:rsidRPr="00592AB5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592AB5">
        <w:rPr>
          <w:rFonts w:ascii="Tahoma" w:hAnsi="Tahoma" w:cs="Tahoma"/>
          <w:b/>
          <w:sz w:val="20"/>
          <w:szCs w:val="20"/>
        </w:rPr>
        <w:t>ΔΕΛΤΙΟ ΠΡΟΟΔΟΥ ΕΝΕΡΓΕΙΩΝ ΩΡΙΜΑΝΣΗΣ</w:t>
      </w:r>
      <w:r w:rsidR="004839B0">
        <w:rPr>
          <w:rFonts w:ascii="Tahoma" w:hAnsi="Tahoma" w:cs="Tahoma"/>
          <w:b/>
          <w:sz w:val="20"/>
          <w:szCs w:val="20"/>
        </w:rPr>
        <w:t xml:space="preserve"> &amp; ΥΠΟΧΡΕΩΣΕΩΝ</w:t>
      </w:r>
    </w:p>
    <w:p w:rsidR="00A77068" w:rsidRPr="003E69F7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92AB5">
        <w:rPr>
          <w:rFonts w:ascii="Tahoma" w:hAnsi="Tahoma" w:cs="Tahoma"/>
          <w:b/>
          <w:sz w:val="20"/>
          <w:szCs w:val="20"/>
        </w:rPr>
        <w:t xml:space="preserve">ΠΡΑΞΗΣ </w:t>
      </w:r>
    </w:p>
    <w:p w:rsidR="00404B3C" w:rsidRPr="003E69F7" w:rsidRDefault="00404B3C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206"/>
      </w:tblGrid>
      <w:tr w:rsidR="005B6B85" w:rsidRPr="00592AB5" w:rsidTr="00404B3C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5B6B85" w:rsidRPr="00592AB5" w:rsidRDefault="005B6B85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Α. ΓΕΝΙΚΑ ΣΤΟΙΧΕΙΑ ΠΡΑΞΗΣ</w:t>
            </w:r>
          </w:p>
        </w:tc>
      </w:tr>
    </w:tbl>
    <w:p w:rsidR="006F2AFC" w:rsidRPr="00592AB5" w:rsidRDefault="006F2AFC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043CA5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43CA5" w:rsidRPr="00592AB5" w:rsidRDefault="00043CA5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</w:tbl>
    <w:p w:rsidR="00182FEB" w:rsidRPr="00592AB5" w:rsidRDefault="00182FE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954"/>
        <w:gridCol w:w="1842"/>
      </w:tblGrid>
      <w:tr w:rsidR="005969BB" w:rsidRPr="00592AB5" w:rsidTr="005E31FB">
        <w:tc>
          <w:tcPr>
            <w:tcW w:w="10206" w:type="dxa"/>
            <w:gridSpan w:val="3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969BB" w:rsidRPr="00592AB5" w:rsidRDefault="005969B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3260"/>
        <w:gridCol w:w="3118"/>
      </w:tblGrid>
      <w:tr w:rsidR="00246F8F" w:rsidRPr="00592AB5" w:rsidTr="00246F8F">
        <w:trPr>
          <w:trHeight w:val="368"/>
        </w:trPr>
        <w:tc>
          <w:tcPr>
            <w:tcW w:w="7088" w:type="dxa"/>
            <w:gridSpan w:val="2"/>
            <w:shd w:val="clear" w:color="auto" w:fill="auto"/>
          </w:tcPr>
          <w:p w:rsidR="00246F8F" w:rsidRPr="00592AB5" w:rsidRDefault="005969BB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="00246F8F"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246F8F">
            <w:pPr>
              <w:tabs>
                <w:tab w:val="left" w:pos="480"/>
              </w:tabs>
              <w:spacing w:before="60" w:after="60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ab/>
              <w:t>ΑΠΟΔΟΧΗ από ΔΑ (ΕΦ)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2308" w:rsidRPr="00592AB5" w:rsidRDefault="00F42308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7E3055" w:rsidRPr="00592AB5" w:rsidTr="00610671">
        <w:tc>
          <w:tcPr>
            <w:tcW w:w="10206" w:type="dxa"/>
            <w:shd w:val="pct12" w:color="auto" w:fill="auto"/>
          </w:tcPr>
          <w:p w:rsidR="007E3055" w:rsidRPr="00592AB5" w:rsidRDefault="007E3055" w:rsidP="0075553D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  <w:t>Β. ΠΑΡΑΚΟΛΟΥΘΗΣΗ ΠΡΟΟΔΟΥ ΕΝΕΡΓΕΙΩΝ ΩΡΙΜΑΝΣΗΣ</w:t>
            </w:r>
            <w:r w:rsidR="00BE1258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>ΠΡΑΞΗΣ</w:t>
            </w:r>
          </w:p>
        </w:tc>
      </w:tr>
    </w:tbl>
    <w:p w:rsidR="007E3055" w:rsidRPr="00592AB5" w:rsidRDefault="007E3055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1134"/>
        <w:gridCol w:w="993"/>
        <w:gridCol w:w="1134"/>
        <w:gridCol w:w="850"/>
        <w:gridCol w:w="1134"/>
        <w:gridCol w:w="1418"/>
        <w:gridCol w:w="850"/>
        <w:gridCol w:w="992"/>
      </w:tblGrid>
      <w:tr w:rsidR="00BE1258" w:rsidRPr="00592AB5" w:rsidTr="004839B0">
        <w:trPr>
          <w:trHeight w:val="319"/>
        </w:trPr>
        <w:tc>
          <w:tcPr>
            <w:tcW w:w="10206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553D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ΕΞΕΛΙΞΗ ΕΝΕΡΓΕΙΩΝ ΩΡΙΜΑΝΣΗΣ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ΠΡΑΞΗΣ ΑΝΑ ΥΠΟΕΡΓΟ 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Ε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νέργειας </w:t>
            </w:r>
          </w:p>
        </w:tc>
        <w:tc>
          <w:tcPr>
            <w:tcW w:w="850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-108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Υ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ποέργου 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Περιγραφή Ενέργειας</w:t>
            </w:r>
          </w:p>
        </w:tc>
        <w:tc>
          <w:tcPr>
            <w:tcW w:w="993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Κατηγορίας Ενέργειας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</w:t>
            </w:r>
            <w:proofErr w:type="spellEnd"/>
            <w:r w:rsidR="001C1326" w:rsidRPr="004839B0">
              <w:rPr>
                <w:rFonts w:ascii="Tahoma" w:hAnsi="Tahoma" w:cs="Tahoma"/>
                <w:sz w:val="15"/>
                <w:szCs w:val="15"/>
              </w:rPr>
              <w:t>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ολοκλήρωσης </w:t>
            </w:r>
            <w:r w:rsidRPr="004839B0">
              <w:rPr>
                <w:rFonts w:ascii="Tahoma" w:hAnsi="Tahoma" w:cs="Tahoma"/>
                <w:sz w:val="15"/>
                <w:szCs w:val="15"/>
              </w:rPr>
              <w:t>(εκτίμηση)</w:t>
            </w:r>
          </w:p>
        </w:tc>
        <w:tc>
          <w:tcPr>
            <w:tcW w:w="425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EF7BBC">
            <w:pPr>
              <w:pStyle w:val="ae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ΤΑΥΤΟΠΟΙΗΣΗ </w:t>
            </w:r>
            <w:r w:rsidR="009F1775" w:rsidRPr="004839B0">
              <w:rPr>
                <w:rFonts w:ascii="Tahoma" w:hAnsi="Tahoma" w:cs="Tahoma"/>
                <w:sz w:val="15"/>
                <w:szCs w:val="15"/>
              </w:rPr>
              <w:t xml:space="preserve">ΣΤΑΔΙΟΥ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>ΕΝΕΡΓΕΙΑΣ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4839B0" w:rsidRDefault="003E69F7" w:rsidP="003E69F7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Σχόλια / </w:t>
            </w:r>
            <w:r w:rsidR="004839B0" w:rsidRPr="004839B0">
              <w:rPr>
                <w:rFonts w:ascii="Tahoma" w:hAnsi="Tahoma" w:cs="Tahoma"/>
                <w:sz w:val="15"/>
                <w:szCs w:val="15"/>
              </w:rPr>
              <w:t xml:space="preserve"> Αιτιολόγηση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850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τάδιο Εξέλιξης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ae"/>
              <w:tabs>
                <w:tab w:val="left" w:pos="34"/>
              </w:tabs>
              <w:ind w:left="34" w:hanging="7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ωδ.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υστήματος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(ή αρ. </w:t>
            </w: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πρωτ</w:t>
            </w:r>
            <w:proofErr w:type="spellEnd"/>
            <w:r w:rsidRPr="004839B0">
              <w:rPr>
                <w:rFonts w:ascii="Tahoma" w:hAnsi="Tahoma" w:cs="Tahoma"/>
                <w:sz w:val="15"/>
                <w:szCs w:val="15"/>
              </w:rPr>
              <w:t>.)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ae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</w:t>
            </w:r>
            <w:proofErr w:type="spellEnd"/>
            <w:r w:rsidR="001C1326" w:rsidRPr="004839B0">
              <w:rPr>
                <w:rFonts w:ascii="Tahoma" w:hAnsi="Tahoma" w:cs="Tahoma"/>
                <w:sz w:val="15"/>
                <w:szCs w:val="15"/>
              </w:rPr>
              <w:t>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Έναρξης Σταδίου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(πραγματική ημερομηνία) 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ρμόδιος Φορέας </w:t>
            </w:r>
          </w:p>
        </w:tc>
        <w:tc>
          <w:tcPr>
            <w:tcW w:w="992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D10EC7" w:rsidRPr="00592AB5" w:rsidTr="004839B0">
        <w:trPr>
          <w:trHeight w:val="265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10EC7" w:rsidRPr="00592AB5" w:rsidTr="004839B0">
        <w:trPr>
          <w:trHeight w:val="27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786B" w:rsidRPr="00592AB5" w:rsidRDefault="000D786B">
      <w:pPr>
        <w:rPr>
          <w:rFonts w:ascii="Tahoma" w:hAnsi="Tahoma" w:cs="Tahoma"/>
          <w:sz w:val="18"/>
          <w:szCs w:val="18"/>
        </w:rPr>
      </w:pPr>
    </w:p>
    <w:tbl>
      <w:tblPr>
        <w:tblW w:w="10256" w:type="dxa"/>
        <w:jc w:val="center"/>
        <w:tblInd w:w="3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850"/>
        <w:gridCol w:w="1842"/>
        <w:gridCol w:w="1701"/>
        <w:gridCol w:w="1701"/>
        <w:gridCol w:w="1418"/>
        <w:gridCol w:w="1499"/>
      </w:tblGrid>
      <w:tr w:rsidR="00DA33B0" w:rsidRPr="00592AB5" w:rsidTr="000007F7">
        <w:trPr>
          <w:trHeight w:val="270"/>
          <w:jc w:val="center"/>
        </w:trPr>
        <w:tc>
          <w:tcPr>
            <w:tcW w:w="1025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A33B0" w:rsidRPr="00592AB5" w:rsidRDefault="00D14BA6" w:rsidP="000D786B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ΠΡΟΒΛΗΜΑΤΑ ΚΑΙ ΕΜΠΛΟΚΕΣ</w:t>
            </w:r>
            <w:r w:rsidR="000D786B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ΠΟΥ ΠΑΡΟΥΣΙΑΖΟΝΤΑΙ ΚΑΤΑ ΤΗΝ ΕΚΤΕΛΕΣΗ ΤΩΝ ΕΝΕΡΓΕΙΩΝ ΩΡΙΜΑΝΣΗΣ 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6"/>
              </w:tabs>
              <w:ind w:left="0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Α/Α/ Πρόβλημα / Εμπλοκή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-108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Α/Α Ενέργειας 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Περιγραφή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240"/>
              </w:tabs>
              <w:ind w:left="0" w:hanging="23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Κατηγορία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176"/>
              </w:tabs>
              <w:ind w:left="-107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Προτεινόμενη Διορθωτική Ενέργεια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592AB5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Προβλεπόμενη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</w:t>
            </w:r>
            <w:r w:rsidR="00592AB5">
              <w:rPr>
                <w:rFonts w:ascii="Tahoma" w:hAnsi="Tahoma" w:cs="Tahoma"/>
                <w:sz w:val="16"/>
                <w:szCs w:val="16"/>
              </w:rPr>
              <w:t>ί</w:t>
            </w:r>
            <w:r w:rsidRPr="00592AB5">
              <w:rPr>
                <w:rFonts w:ascii="Tahoma" w:hAnsi="Tahoma" w:cs="Tahoma"/>
                <w:sz w:val="16"/>
                <w:szCs w:val="16"/>
              </w:rPr>
              <w:t>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Επίλυσης </w:t>
            </w: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Πραγματική / Νέα Εκτιμώμενη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νία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λήξης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</w:tr>
    </w:tbl>
    <w:p w:rsidR="00911276" w:rsidRPr="00592AB5" w:rsidRDefault="00911276" w:rsidP="00E64ADA">
      <w:pPr>
        <w:spacing w:line="360" w:lineRule="auto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701"/>
        <w:gridCol w:w="1559"/>
        <w:gridCol w:w="2268"/>
        <w:gridCol w:w="1559"/>
        <w:gridCol w:w="1451"/>
      </w:tblGrid>
      <w:tr w:rsidR="00BA6F4C" w:rsidRPr="00592AB5" w:rsidTr="00985A14">
        <w:trPr>
          <w:trHeight w:val="226"/>
        </w:trPr>
        <w:tc>
          <w:tcPr>
            <w:tcW w:w="10206" w:type="dxa"/>
            <w:gridSpan w:val="6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BA6F4C" w:rsidRPr="00592AB5" w:rsidRDefault="007D310F" w:rsidP="00DF5B93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ΕΞΕΙΔΙΚΕΥΣΗ ΕΝΕΡΓΕΙΩΝ ΑΠΟΚΤΗΣΗΣ ΓΗΣ &amp; ΑΠΟΔΟΣΗΣ ΧΩΡΩΝ 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Α/Α. ΕΝΕΡΓΕΙΑΣ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D448D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ΕΚΤΙΜΩΜΕΝΗ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ΕΠΙΦΑΝΕΙΑ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ΑΠΟΔΟΣΗ ΧΩΡΩΝ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54DCA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ΕΚΤΙΜΩΜΕΝΟΣ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ΠΡΟΫΠΟΛΟΓΙΣΜΟΣ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ΠΟΣΟ ΠΛΗΡΩΜΩΝ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ΘΕΣΜΙΚΟ ΠΛΑΙΣΙΟ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5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94D78" w:rsidRDefault="00694D78" w:rsidP="00606091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694D78" w:rsidSect="008338DB">
      <w:footerReference w:type="default" r:id="rId9"/>
      <w:pgSz w:w="11906" w:h="16838" w:code="9"/>
      <w:pgMar w:top="993" w:right="924" w:bottom="1560" w:left="902" w:header="720" w:footer="6" w:gutter="0"/>
      <w:pgNumType w:fmt="numberInDash"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205" w:rsidRDefault="00AC2205">
      <w:r>
        <w:separator/>
      </w:r>
    </w:p>
  </w:endnote>
  <w:endnote w:type="continuationSeparator" w:id="0">
    <w:p w:rsidR="00AC2205" w:rsidRDefault="00AC2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404B3C" w:rsidRPr="00DA3A9D" w:rsidTr="009F0625">
      <w:trPr>
        <w:jc w:val="center"/>
      </w:trPr>
      <w:tc>
        <w:tcPr>
          <w:tcW w:w="3383" w:type="dxa"/>
          <w:shd w:val="clear" w:color="auto" w:fill="auto"/>
        </w:tcPr>
        <w:p w:rsidR="00404B3C" w:rsidRPr="00DA3A9D" w:rsidRDefault="00404B3C" w:rsidP="006D40A0">
          <w:pPr>
            <w:spacing w:before="60"/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>Αρ. Εντύπου:Ε.ΙΙ.1_1</w:t>
          </w:r>
        </w:p>
        <w:p w:rsidR="00404B3C" w:rsidRPr="00DA3A9D" w:rsidRDefault="00404B3C" w:rsidP="006D40A0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 xml:space="preserve">Έκδοση: </w:t>
          </w:r>
          <w:r w:rsidRPr="00DA3A9D">
            <w:rPr>
              <w:rStyle w:val="a6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404B3C" w:rsidRPr="00DA3A9D" w:rsidRDefault="00404B3C" w:rsidP="002E7576">
          <w:pPr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DA3A9D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DA3A9D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 w:rsidR="002E7576">
            <w:rPr>
              <w:rStyle w:val="a6"/>
              <w:rFonts w:ascii="Tahoma" w:hAnsi="Tahoma" w:cs="Tahoma"/>
              <w:sz w:val="16"/>
              <w:szCs w:val="16"/>
            </w:rPr>
            <w:t xml:space="preserve"> 30</w:t>
          </w:r>
          <w:r w:rsidR="00A33590" w:rsidRPr="00DA3A9D"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="002E7576">
            <w:rPr>
              <w:rStyle w:val="a6"/>
              <w:rFonts w:ascii="Tahoma" w:hAnsi="Tahoma" w:cs="Tahoma"/>
              <w:sz w:val="16"/>
              <w:szCs w:val="16"/>
            </w:rPr>
            <w:t>10</w:t>
          </w:r>
          <w:r w:rsidR="00A33590" w:rsidRPr="00DA3A9D">
            <w:rPr>
              <w:rStyle w:val="a6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404B3C" w:rsidRPr="00DA3A9D" w:rsidRDefault="00404B3C" w:rsidP="006D40A0">
          <w:pPr>
            <w:pStyle w:val="ae"/>
            <w:numPr>
              <w:ilvl w:val="0"/>
              <w:numId w:val="32"/>
            </w:numPr>
            <w:spacing w:line="360" w:lineRule="auto"/>
            <w:ind w:left="96" w:firstLine="0"/>
            <w:jc w:val="center"/>
            <w:rPr>
              <w:rFonts w:ascii="Tahoma" w:hAnsi="Tahoma" w:cs="Tahoma"/>
            </w:rPr>
          </w:pPr>
        </w:p>
      </w:tc>
      <w:tc>
        <w:tcPr>
          <w:tcW w:w="2798" w:type="dxa"/>
          <w:shd w:val="clear" w:color="auto" w:fill="auto"/>
          <w:vAlign w:val="center"/>
        </w:tcPr>
        <w:p w:rsidR="00404B3C" w:rsidRPr="00DA3A9D" w:rsidRDefault="007A676D" w:rsidP="008338DB">
          <w:pPr>
            <w:spacing w:before="120" w:line="36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DA3A9D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32A34E7A" wp14:editId="3E0668CD">
                <wp:extent cx="733425" cy="438150"/>
                <wp:effectExtent l="19050" t="0" r="9525" b="0"/>
                <wp:docPr id="1" name="Εικόνα 1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77641" w:rsidRPr="00011E42" w:rsidRDefault="00577641" w:rsidP="00011E42">
    <w:pPr>
      <w:pStyle w:val="a4"/>
      <w:rPr>
        <w:rFonts w:ascii="Arial Narrow" w:hAnsi="Arial Narrow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205" w:rsidRDefault="00AC2205">
      <w:r>
        <w:separator/>
      </w:r>
    </w:p>
  </w:footnote>
  <w:footnote w:type="continuationSeparator" w:id="0">
    <w:p w:rsidR="00AC2205" w:rsidRDefault="00AC22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</w:rPr>
    </w:lvl>
  </w:abstractNum>
  <w:abstractNum w:abstractNumId="8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1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3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106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6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18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8"/>
  </w:num>
  <w:num w:numId="8">
    <w:abstractNumId w:val="15"/>
  </w:num>
  <w:num w:numId="9">
    <w:abstractNumId w:val="9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19"/>
  </w:num>
  <w:num w:numId="16">
    <w:abstractNumId w:val="19"/>
  </w:num>
  <w:num w:numId="17">
    <w:abstractNumId w:val="17"/>
  </w:num>
  <w:num w:numId="18">
    <w:abstractNumId w:val="17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13"/>
  </w:num>
  <w:num w:numId="24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2"/>
    </w:lvlOverride>
  </w:num>
  <w:num w:numId="27">
    <w:abstractNumId w:val="20"/>
  </w:num>
  <w:num w:numId="28">
    <w:abstractNumId w:val="20"/>
    <w:lvlOverride w:ilvl="0">
      <w:startOverride w:val="1"/>
    </w:lvlOverride>
  </w:num>
  <w:num w:numId="29">
    <w:abstractNumId w:val="16"/>
  </w:num>
  <w:num w:numId="30">
    <w:abstractNumId w:val="14"/>
  </w:num>
  <w:num w:numId="31">
    <w:abstractNumId w:val="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49B"/>
    <w:rsid w:val="0000000D"/>
    <w:rsid w:val="000007F7"/>
    <w:rsid w:val="00003A10"/>
    <w:rsid w:val="000056FC"/>
    <w:rsid w:val="00011E42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55BE"/>
    <w:rsid w:val="00095D6C"/>
    <w:rsid w:val="000A668F"/>
    <w:rsid w:val="000B0C10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D35"/>
    <w:rsid w:val="00180608"/>
    <w:rsid w:val="00182FEB"/>
    <w:rsid w:val="0019354A"/>
    <w:rsid w:val="00194848"/>
    <w:rsid w:val="001B1188"/>
    <w:rsid w:val="001B2ED1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209C"/>
    <w:rsid w:val="002135BB"/>
    <w:rsid w:val="00226E1D"/>
    <w:rsid w:val="00234595"/>
    <w:rsid w:val="002368FF"/>
    <w:rsid w:val="00240C22"/>
    <w:rsid w:val="002439D9"/>
    <w:rsid w:val="0024651C"/>
    <w:rsid w:val="00246F8F"/>
    <w:rsid w:val="00251B58"/>
    <w:rsid w:val="00254DCA"/>
    <w:rsid w:val="0026299F"/>
    <w:rsid w:val="002707E0"/>
    <w:rsid w:val="002719D7"/>
    <w:rsid w:val="002814D6"/>
    <w:rsid w:val="0028303A"/>
    <w:rsid w:val="00285FA9"/>
    <w:rsid w:val="002B07AA"/>
    <w:rsid w:val="002C0890"/>
    <w:rsid w:val="002C2E32"/>
    <w:rsid w:val="002C3581"/>
    <w:rsid w:val="002D55FB"/>
    <w:rsid w:val="002E7576"/>
    <w:rsid w:val="002F4805"/>
    <w:rsid w:val="00303F57"/>
    <w:rsid w:val="00310B1E"/>
    <w:rsid w:val="00316DF2"/>
    <w:rsid w:val="00330C03"/>
    <w:rsid w:val="00352AFC"/>
    <w:rsid w:val="00360E82"/>
    <w:rsid w:val="00361313"/>
    <w:rsid w:val="003677B5"/>
    <w:rsid w:val="00370534"/>
    <w:rsid w:val="00382705"/>
    <w:rsid w:val="003853FB"/>
    <w:rsid w:val="00395DE6"/>
    <w:rsid w:val="003A2288"/>
    <w:rsid w:val="003A3DC3"/>
    <w:rsid w:val="003A7D8D"/>
    <w:rsid w:val="003B7BC2"/>
    <w:rsid w:val="003C0187"/>
    <w:rsid w:val="003C1F0D"/>
    <w:rsid w:val="003C5EA9"/>
    <w:rsid w:val="003C74FD"/>
    <w:rsid w:val="003D005E"/>
    <w:rsid w:val="003D2EB0"/>
    <w:rsid w:val="003E69F7"/>
    <w:rsid w:val="003F3221"/>
    <w:rsid w:val="003F47A9"/>
    <w:rsid w:val="003F540F"/>
    <w:rsid w:val="003F71CB"/>
    <w:rsid w:val="00404B3C"/>
    <w:rsid w:val="00405BDB"/>
    <w:rsid w:val="00411028"/>
    <w:rsid w:val="00425279"/>
    <w:rsid w:val="004269DD"/>
    <w:rsid w:val="00431D50"/>
    <w:rsid w:val="00432113"/>
    <w:rsid w:val="00451695"/>
    <w:rsid w:val="0046769F"/>
    <w:rsid w:val="00476CFC"/>
    <w:rsid w:val="004839B0"/>
    <w:rsid w:val="004949BC"/>
    <w:rsid w:val="004A19D3"/>
    <w:rsid w:val="004A5A45"/>
    <w:rsid w:val="004A71EC"/>
    <w:rsid w:val="004A77A0"/>
    <w:rsid w:val="004B0332"/>
    <w:rsid w:val="004C000F"/>
    <w:rsid w:val="004C158F"/>
    <w:rsid w:val="004C574C"/>
    <w:rsid w:val="004C7203"/>
    <w:rsid w:val="004D325F"/>
    <w:rsid w:val="004D73A1"/>
    <w:rsid w:val="004E1287"/>
    <w:rsid w:val="004E2A82"/>
    <w:rsid w:val="004F1A76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6B85"/>
    <w:rsid w:val="005C3840"/>
    <w:rsid w:val="005C5869"/>
    <w:rsid w:val="005C6D34"/>
    <w:rsid w:val="005D270A"/>
    <w:rsid w:val="005D4CBA"/>
    <w:rsid w:val="005E1C29"/>
    <w:rsid w:val="005F5322"/>
    <w:rsid w:val="005F7499"/>
    <w:rsid w:val="00606091"/>
    <w:rsid w:val="00610671"/>
    <w:rsid w:val="00624B34"/>
    <w:rsid w:val="00633C20"/>
    <w:rsid w:val="0063581B"/>
    <w:rsid w:val="00636642"/>
    <w:rsid w:val="0064534C"/>
    <w:rsid w:val="00650C17"/>
    <w:rsid w:val="00663DC0"/>
    <w:rsid w:val="00694D78"/>
    <w:rsid w:val="006B3DE4"/>
    <w:rsid w:val="006D40A0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26BE9"/>
    <w:rsid w:val="00732A58"/>
    <w:rsid w:val="00741A7F"/>
    <w:rsid w:val="0075289E"/>
    <w:rsid w:val="0075553D"/>
    <w:rsid w:val="007602E7"/>
    <w:rsid w:val="00764D76"/>
    <w:rsid w:val="00770B75"/>
    <w:rsid w:val="007743E2"/>
    <w:rsid w:val="007804B1"/>
    <w:rsid w:val="00781767"/>
    <w:rsid w:val="0078191A"/>
    <w:rsid w:val="007822FB"/>
    <w:rsid w:val="00790331"/>
    <w:rsid w:val="00792E83"/>
    <w:rsid w:val="007A0D4C"/>
    <w:rsid w:val="007A0EBF"/>
    <w:rsid w:val="007A4EF6"/>
    <w:rsid w:val="007A676D"/>
    <w:rsid w:val="007B333E"/>
    <w:rsid w:val="007C439E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38DB"/>
    <w:rsid w:val="00834817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11276"/>
    <w:rsid w:val="00920407"/>
    <w:rsid w:val="00935FF6"/>
    <w:rsid w:val="00942C79"/>
    <w:rsid w:val="00944046"/>
    <w:rsid w:val="009468F0"/>
    <w:rsid w:val="009535E5"/>
    <w:rsid w:val="00970855"/>
    <w:rsid w:val="0097313A"/>
    <w:rsid w:val="00985A14"/>
    <w:rsid w:val="00985C15"/>
    <w:rsid w:val="00987BC1"/>
    <w:rsid w:val="00990F06"/>
    <w:rsid w:val="00993763"/>
    <w:rsid w:val="009A2B48"/>
    <w:rsid w:val="009A2D5A"/>
    <w:rsid w:val="009A4E3A"/>
    <w:rsid w:val="009C3146"/>
    <w:rsid w:val="009F1775"/>
    <w:rsid w:val="00A03BF6"/>
    <w:rsid w:val="00A05EC2"/>
    <w:rsid w:val="00A31497"/>
    <w:rsid w:val="00A33590"/>
    <w:rsid w:val="00A541F2"/>
    <w:rsid w:val="00A62D8C"/>
    <w:rsid w:val="00A64918"/>
    <w:rsid w:val="00A72773"/>
    <w:rsid w:val="00A762CB"/>
    <w:rsid w:val="00A77068"/>
    <w:rsid w:val="00A856A5"/>
    <w:rsid w:val="00A913A8"/>
    <w:rsid w:val="00A96F5B"/>
    <w:rsid w:val="00AA21B6"/>
    <w:rsid w:val="00AB2590"/>
    <w:rsid w:val="00AC2205"/>
    <w:rsid w:val="00AC54C9"/>
    <w:rsid w:val="00AD1370"/>
    <w:rsid w:val="00AD32DB"/>
    <w:rsid w:val="00AD7162"/>
    <w:rsid w:val="00B15097"/>
    <w:rsid w:val="00B20595"/>
    <w:rsid w:val="00B247BC"/>
    <w:rsid w:val="00B30BFE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91F"/>
    <w:rsid w:val="00BD0945"/>
    <w:rsid w:val="00BD50F6"/>
    <w:rsid w:val="00BD6605"/>
    <w:rsid w:val="00BE1258"/>
    <w:rsid w:val="00BE7C5D"/>
    <w:rsid w:val="00BF43EB"/>
    <w:rsid w:val="00C02CAB"/>
    <w:rsid w:val="00C0743E"/>
    <w:rsid w:val="00C07896"/>
    <w:rsid w:val="00C15451"/>
    <w:rsid w:val="00C15CDE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90C53"/>
    <w:rsid w:val="00C94EC5"/>
    <w:rsid w:val="00C95588"/>
    <w:rsid w:val="00C9646A"/>
    <w:rsid w:val="00CB06B8"/>
    <w:rsid w:val="00CB11F2"/>
    <w:rsid w:val="00CB1C40"/>
    <w:rsid w:val="00CB7B0F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A33B0"/>
    <w:rsid w:val="00DA3A9D"/>
    <w:rsid w:val="00DC7B5D"/>
    <w:rsid w:val="00DE0DA7"/>
    <w:rsid w:val="00DF4FD3"/>
    <w:rsid w:val="00DF5B93"/>
    <w:rsid w:val="00E2278C"/>
    <w:rsid w:val="00E34C3E"/>
    <w:rsid w:val="00E42B9D"/>
    <w:rsid w:val="00E513C5"/>
    <w:rsid w:val="00E547AA"/>
    <w:rsid w:val="00E56BA8"/>
    <w:rsid w:val="00E575D0"/>
    <w:rsid w:val="00E64726"/>
    <w:rsid w:val="00E64ADA"/>
    <w:rsid w:val="00E70843"/>
    <w:rsid w:val="00E742BB"/>
    <w:rsid w:val="00E7431D"/>
    <w:rsid w:val="00E977B1"/>
    <w:rsid w:val="00EA50A4"/>
    <w:rsid w:val="00EB074E"/>
    <w:rsid w:val="00EB342D"/>
    <w:rsid w:val="00ED0423"/>
    <w:rsid w:val="00ED5968"/>
    <w:rsid w:val="00EE208E"/>
    <w:rsid w:val="00EE716F"/>
    <w:rsid w:val="00EE758B"/>
    <w:rsid w:val="00EF36C1"/>
    <w:rsid w:val="00EF7BBC"/>
    <w:rsid w:val="00F0611D"/>
    <w:rsid w:val="00F14122"/>
    <w:rsid w:val="00F21111"/>
    <w:rsid w:val="00F27024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7222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0"/>
    <w:rsid w:val="00705D95"/>
    <w:rPr>
      <w:sz w:val="20"/>
      <w:szCs w:val="20"/>
    </w:rPr>
  </w:style>
  <w:style w:type="character" w:customStyle="1" w:styleId="Char0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1"/>
    <w:rsid w:val="00705D95"/>
    <w:rPr>
      <w:b/>
      <w:bCs/>
    </w:rPr>
  </w:style>
  <w:style w:type="character" w:customStyle="1" w:styleId="Char1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2"/>
    <w:rsid w:val="00705D95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3"/>
    <w:rsid w:val="004C574C"/>
    <w:rPr>
      <w:sz w:val="20"/>
      <w:szCs w:val="20"/>
    </w:rPr>
  </w:style>
  <w:style w:type="character" w:customStyle="1" w:styleId="Char3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0"/>
    <w:rsid w:val="00705D95"/>
    <w:rPr>
      <w:sz w:val="20"/>
      <w:szCs w:val="20"/>
    </w:rPr>
  </w:style>
  <w:style w:type="character" w:customStyle="1" w:styleId="Char0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1"/>
    <w:rsid w:val="00705D95"/>
    <w:rPr>
      <w:b/>
      <w:bCs/>
    </w:rPr>
  </w:style>
  <w:style w:type="character" w:customStyle="1" w:styleId="Char1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2"/>
    <w:rsid w:val="00705D95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3"/>
    <w:rsid w:val="004C574C"/>
    <w:rPr>
      <w:sz w:val="20"/>
      <w:szCs w:val="20"/>
    </w:rPr>
  </w:style>
  <w:style w:type="character" w:customStyle="1" w:styleId="Char3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D508F-7B07-4E7E-AC30-B9504B8B0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</vt:lpstr>
      <vt:lpstr>ΠΑΡΑΡΤΗΜΑ ΙΙ</vt:lpstr>
    </vt:vector>
  </TitlesOfParts>
  <Company>ΜΟΔ Α.Ε.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creator>XX</dc:creator>
  <cp:lastModifiedBy>USER</cp:lastModifiedBy>
  <cp:revision>2</cp:revision>
  <cp:lastPrinted>2015-05-14T09:27:00Z</cp:lastPrinted>
  <dcterms:created xsi:type="dcterms:W3CDTF">2019-11-21T12:28:00Z</dcterms:created>
  <dcterms:modified xsi:type="dcterms:W3CDTF">2019-11-21T12:28:00Z</dcterms:modified>
</cp:coreProperties>
</file>